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6F376" w14:textId="6C7A27C8" w:rsidR="00057D4C" w:rsidRPr="00DC2038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s-CL"/>
        </w:rPr>
      </w:pPr>
      <w:r w:rsidRPr="00DC2038">
        <w:rPr>
          <w:rFonts w:ascii="Times New Roman" w:hAnsi="Times New Roman" w:cs="Times New Roman"/>
          <w:b/>
          <w:bCs/>
          <w:sz w:val="28"/>
          <w:szCs w:val="28"/>
          <w:lang w:val="es-CL"/>
        </w:rPr>
        <w:t xml:space="preserve">Presentación, Manuel Canales, 2006, </w:t>
      </w:r>
      <w:r w:rsidR="00D630E6" w:rsidRPr="00DC2038">
        <w:rPr>
          <w:rFonts w:ascii="Times New Roman" w:hAnsi="Times New Roman" w:cs="Times New Roman"/>
          <w:b/>
          <w:bCs/>
          <w:sz w:val="28"/>
          <w:szCs w:val="28"/>
          <w:lang w:val="es-CL"/>
        </w:rPr>
        <w:t xml:space="preserve">en </w:t>
      </w:r>
      <w:r w:rsidRPr="00DC2038">
        <w:rPr>
          <w:rFonts w:ascii="Times New Roman" w:hAnsi="Times New Roman" w:cs="Times New Roman"/>
          <w:b/>
          <w:bCs/>
          <w:sz w:val="28"/>
          <w:szCs w:val="28"/>
          <w:lang w:val="es-CL"/>
        </w:rPr>
        <w:t>Metodologías de investigación social. Introducción a los oficios, pp. 11-30</w:t>
      </w:r>
    </w:p>
    <w:p w14:paraId="1F46CF69" w14:textId="77777777" w:rsidR="00057D4C" w:rsidRPr="00DC2038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es-CL"/>
        </w:rPr>
      </w:pPr>
    </w:p>
    <w:p w14:paraId="435C8057" w14:textId="77777777" w:rsidR="009E1C55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lang w:val="es-CL"/>
        </w:rPr>
      </w:pPr>
      <w:r w:rsidRPr="00DC2038">
        <w:rPr>
          <w:rFonts w:ascii="Times New Roman" w:hAnsi="Times New Roman" w:cs="Times New Roman"/>
          <w:b/>
          <w:bCs/>
          <w:lang w:val="es-CL"/>
        </w:rPr>
        <w:t>Nombre</w:t>
      </w:r>
    </w:p>
    <w:p w14:paraId="68478B89" w14:textId="4EB45249" w:rsidR="003E3A93" w:rsidRPr="00DC2038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commentRangeStart w:id="0"/>
      <w:r w:rsidRPr="00DC2038">
        <w:rPr>
          <w:rFonts w:ascii="Times New Roman" w:hAnsi="Times New Roman" w:cs="Times New Roman"/>
          <w:lang w:val="es-CL"/>
        </w:rPr>
        <w:t xml:space="preserve">Luis Enrique </w:t>
      </w:r>
      <w:proofErr w:type="spellStart"/>
      <w:r w:rsidRPr="00DC2038">
        <w:rPr>
          <w:rFonts w:ascii="Times New Roman" w:hAnsi="Times New Roman" w:cs="Times New Roman"/>
          <w:lang w:val="es-CL"/>
        </w:rPr>
        <w:t>Rios</w:t>
      </w:r>
      <w:proofErr w:type="spellEnd"/>
      <w:r w:rsidRPr="00DC2038">
        <w:rPr>
          <w:rFonts w:ascii="Times New Roman" w:hAnsi="Times New Roman" w:cs="Times New Roman"/>
          <w:lang w:val="es-CL"/>
        </w:rPr>
        <w:t xml:space="preserve"> Lobos</w:t>
      </w:r>
      <w:commentRangeEnd w:id="0"/>
      <w:r w:rsidR="006C05E5">
        <w:rPr>
          <w:rStyle w:val="Refdecomentario"/>
        </w:rPr>
        <w:commentReference w:id="0"/>
      </w:r>
    </w:p>
    <w:p w14:paraId="73B79B6C" w14:textId="77777777" w:rsidR="00057D4C" w:rsidRPr="00DC2038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lang w:val="es-CL"/>
        </w:rPr>
      </w:pPr>
      <w:r w:rsidRPr="00DC2038">
        <w:rPr>
          <w:rFonts w:ascii="Times New Roman" w:hAnsi="Times New Roman" w:cs="Times New Roman"/>
          <w:b/>
          <w:bCs/>
          <w:lang w:val="es-CL"/>
        </w:rPr>
        <w:t>Referencia</w:t>
      </w:r>
    </w:p>
    <w:p w14:paraId="3370D7DD" w14:textId="731FC876" w:rsidR="003E3A93" w:rsidRPr="00DC2038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r w:rsidRPr="00DC2038">
        <w:rPr>
          <w:rFonts w:ascii="Times New Roman" w:hAnsi="Times New Roman" w:cs="Times New Roman"/>
          <w:lang w:val="es-CL"/>
        </w:rPr>
        <w:t>Canales, M. (2006). Presentación. En M. Canales</w:t>
      </w:r>
      <w:r w:rsidRPr="00DC2038">
        <w:rPr>
          <w:rFonts w:ascii="Times New Roman" w:hAnsi="Times New Roman" w:cs="Times New Roman"/>
          <w:i/>
          <w:iCs/>
          <w:lang w:val="es-CL"/>
        </w:rPr>
        <w:t>, Metodologías de investigación social. Introducción a los oficios.</w:t>
      </w:r>
      <w:r w:rsidRPr="00DC2038">
        <w:rPr>
          <w:rFonts w:ascii="Times New Roman" w:hAnsi="Times New Roman" w:cs="Times New Roman"/>
          <w:lang w:val="es-CL"/>
        </w:rPr>
        <w:t xml:space="preserve"> (1ra ed., pp. 11-30). LOM.</w:t>
      </w:r>
    </w:p>
    <w:p w14:paraId="555536F0" w14:textId="77777777" w:rsidR="00057D4C" w:rsidRPr="00DC2038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lang w:val="es-CL"/>
        </w:rPr>
      </w:pPr>
      <w:r w:rsidRPr="00DC2038">
        <w:rPr>
          <w:rFonts w:ascii="Times New Roman" w:hAnsi="Times New Roman" w:cs="Times New Roman"/>
          <w:b/>
          <w:bCs/>
          <w:lang w:val="es-CL"/>
        </w:rPr>
        <w:t>Palabras clave</w:t>
      </w:r>
    </w:p>
    <w:p w14:paraId="412969B5" w14:textId="15D69EC5" w:rsidR="00057D4C" w:rsidRPr="00DC2038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r w:rsidRPr="00DC2038">
        <w:rPr>
          <w:rFonts w:ascii="Times New Roman" w:hAnsi="Times New Roman" w:cs="Times New Roman"/>
          <w:lang w:val="es-CL"/>
        </w:rPr>
        <w:t xml:space="preserve">Metodología, </w:t>
      </w:r>
      <w:r w:rsidR="003E3A93" w:rsidRPr="00DC2038">
        <w:rPr>
          <w:rFonts w:ascii="Times New Roman" w:hAnsi="Times New Roman" w:cs="Times New Roman"/>
          <w:lang w:val="es-CL"/>
        </w:rPr>
        <w:t>Cualitativo</w:t>
      </w:r>
      <w:r w:rsidRPr="00DC2038">
        <w:rPr>
          <w:rFonts w:ascii="Times New Roman" w:hAnsi="Times New Roman" w:cs="Times New Roman"/>
          <w:lang w:val="es-CL"/>
        </w:rPr>
        <w:t xml:space="preserve">, </w:t>
      </w:r>
      <w:r w:rsidR="003E3A93" w:rsidRPr="00DC2038">
        <w:rPr>
          <w:rFonts w:ascii="Times New Roman" w:hAnsi="Times New Roman" w:cs="Times New Roman"/>
          <w:lang w:val="es-CL"/>
        </w:rPr>
        <w:t>Cuantitativo</w:t>
      </w:r>
      <w:r w:rsidRPr="00DC2038">
        <w:rPr>
          <w:rFonts w:ascii="Times New Roman" w:hAnsi="Times New Roman" w:cs="Times New Roman"/>
          <w:lang w:val="es-CL"/>
        </w:rPr>
        <w:t xml:space="preserve">, </w:t>
      </w:r>
      <w:r w:rsidR="003E3A93" w:rsidRPr="00DC2038">
        <w:rPr>
          <w:rFonts w:ascii="Times New Roman" w:hAnsi="Times New Roman" w:cs="Times New Roman"/>
          <w:lang w:val="es-CL"/>
        </w:rPr>
        <w:t>Enfoque Dialectico, Investigación</w:t>
      </w:r>
    </w:p>
    <w:p w14:paraId="6CC91A65" w14:textId="6C4EB7CD" w:rsidR="00057D4C" w:rsidRPr="00DC2038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r w:rsidRPr="00DC2038">
        <w:rPr>
          <w:rFonts w:ascii="Times New Roman" w:hAnsi="Times New Roman" w:cs="Times New Roman"/>
          <w:b/>
          <w:bCs/>
          <w:lang w:val="es-CL"/>
        </w:rPr>
        <w:t>Síntesis</w:t>
      </w:r>
      <w:r w:rsidR="003E3A93" w:rsidRPr="00DC2038">
        <w:rPr>
          <w:rFonts w:ascii="Times New Roman" w:hAnsi="Times New Roman" w:cs="Times New Roman"/>
          <w:b/>
          <w:bCs/>
          <w:lang w:val="es-CL"/>
        </w:rPr>
        <w:t xml:space="preserve"> </w:t>
      </w:r>
    </w:p>
    <w:p w14:paraId="5D8B53BA" w14:textId="6759EE68" w:rsidR="00DC2038" w:rsidRDefault="00DC2038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r w:rsidRPr="00DC2038">
        <w:rPr>
          <w:rFonts w:ascii="Times New Roman" w:hAnsi="Times New Roman" w:cs="Times New Roman"/>
          <w:lang w:val="es-CL"/>
        </w:rPr>
        <w:t>En la presentación del libro, Canales aborda de manera general la cuestión de las metodologías de investigación social, puntualizando en las tres principales: cuantitativa, cualitativa y dialéctica.</w:t>
      </w:r>
      <w:r>
        <w:rPr>
          <w:rFonts w:ascii="Times New Roman" w:hAnsi="Times New Roman" w:cs="Times New Roman"/>
          <w:lang w:val="es-CL"/>
        </w:rPr>
        <w:t xml:space="preserve"> En la introducción presenta algunos de los conceptos y características de la investigación social</w:t>
      </w:r>
      <w:r w:rsidR="000B6CB9">
        <w:rPr>
          <w:rFonts w:ascii="Times New Roman" w:hAnsi="Times New Roman" w:cs="Times New Roman"/>
          <w:lang w:val="es-CL"/>
        </w:rPr>
        <w:t xml:space="preserve"> a modo de preparación para la discusión sobre las metodologías.</w:t>
      </w:r>
    </w:p>
    <w:p w14:paraId="001BE6D3" w14:textId="4D96FA4B" w:rsidR="000B6CB9" w:rsidRDefault="000B6CB9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r>
        <w:rPr>
          <w:rFonts w:ascii="Times New Roman" w:hAnsi="Times New Roman" w:cs="Times New Roman"/>
          <w:lang w:val="es-CL"/>
        </w:rPr>
        <w:t xml:space="preserve">En el desarrollo caracteriza las tres metodologías mencionadas anteriormente enmarcadas en el continuo abstracción-concreción y los distintos instrumentos que utilizan. El método cuantitativo es el </w:t>
      </w:r>
      <w:del w:id="1" w:author="CLAUDIO DUARTE" w:date="2021-11-10T09:05:00Z">
        <w:r w:rsidDel="00032E42">
          <w:rPr>
            <w:rFonts w:ascii="Times New Roman" w:hAnsi="Times New Roman" w:cs="Times New Roman"/>
            <w:lang w:val="es-CL"/>
          </w:rPr>
          <w:delText>mas</w:delText>
        </w:r>
      </w:del>
      <w:ins w:id="2" w:author="CLAUDIO DUARTE" w:date="2021-11-10T09:05:00Z">
        <w:r w:rsidR="00032E42">
          <w:rPr>
            <w:rFonts w:ascii="Times New Roman" w:hAnsi="Times New Roman" w:cs="Times New Roman"/>
            <w:lang w:val="es-CL"/>
          </w:rPr>
          <w:t>más</w:t>
        </w:r>
      </w:ins>
      <w:r>
        <w:rPr>
          <w:rFonts w:ascii="Times New Roman" w:hAnsi="Times New Roman" w:cs="Times New Roman"/>
          <w:lang w:val="es-CL"/>
        </w:rPr>
        <w:t xml:space="preserve"> abstracto, tiene la intención de </w:t>
      </w:r>
      <w:proofErr w:type="spellStart"/>
      <w:r>
        <w:rPr>
          <w:rFonts w:ascii="Times New Roman" w:hAnsi="Times New Roman" w:cs="Times New Roman"/>
          <w:lang w:val="es-CL"/>
        </w:rPr>
        <w:t>variabilizar</w:t>
      </w:r>
      <w:proofErr w:type="spellEnd"/>
      <w:r>
        <w:rPr>
          <w:rFonts w:ascii="Times New Roman" w:hAnsi="Times New Roman" w:cs="Times New Roman"/>
          <w:lang w:val="es-CL"/>
        </w:rPr>
        <w:t xml:space="preserve"> la realidad, para poder abordarla de forma numérica, utiliza muestras, escalas y encuestas como instrumentos. El método cualitativo tiene un nivel mayor de concreción, intenta estudiar la realidad social desde su faz subjetiva y discursiva, utiliza los cuestionarios, las autobiografías, </w:t>
      </w:r>
      <w:r w:rsidR="002C53EF">
        <w:rPr>
          <w:rFonts w:ascii="Times New Roman" w:hAnsi="Times New Roman" w:cs="Times New Roman"/>
          <w:lang w:val="es-CL"/>
        </w:rPr>
        <w:t>la historia oral y los grupos de discusión como instrumentos. Por último, el método dial</w:t>
      </w:r>
      <w:ins w:id="3" w:author="CLAUDIO DUARTE" w:date="2021-11-10T09:05:00Z">
        <w:r w:rsidR="00032E42">
          <w:rPr>
            <w:rFonts w:ascii="Times New Roman" w:hAnsi="Times New Roman" w:cs="Times New Roman"/>
            <w:lang w:val="es-CL"/>
          </w:rPr>
          <w:t>é</w:t>
        </w:r>
      </w:ins>
      <w:del w:id="4" w:author="CLAUDIO DUARTE" w:date="2021-11-10T09:05:00Z">
        <w:r w:rsidR="002C53EF" w:rsidDel="00032E42">
          <w:rPr>
            <w:rFonts w:ascii="Times New Roman" w:hAnsi="Times New Roman" w:cs="Times New Roman"/>
            <w:lang w:val="es-CL"/>
          </w:rPr>
          <w:delText>e</w:delText>
        </w:r>
      </w:del>
      <w:r w:rsidR="002C53EF">
        <w:rPr>
          <w:rFonts w:ascii="Times New Roman" w:hAnsi="Times New Roman" w:cs="Times New Roman"/>
          <w:lang w:val="es-CL"/>
        </w:rPr>
        <w:t xml:space="preserve">ctico entiende a la investigación social como una herramienta de autoeducación, </w:t>
      </w:r>
      <w:r w:rsidR="009C58F2">
        <w:rPr>
          <w:rFonts w:ascii="Times New Roman" w:hAnsi="Times New Roman" w:cs="Times New Roman"/>
          <w:lang w:val="es-CL"/>
        </w:rPr>
        <w:t xml:space="preserve">como praxis, </w:t>
      </w:r>
      <w:r w:rsidR="002C53EF">
        <w:rPr>
          <w:rFonts w:ascii="Times New Roman" w:hAnsi="Times New Roman" w:cs="Times New Roman"/>
          <w:lang w:val="es-CL"/>
        </w:rPr>
        <w:t>el conocimiento no se puede construir separada de sus condiciones sociales, en este sentido, es el más concreto.</w:t>
      </w:r>
    </w:p>
    <w:p w14:paraId="042BDC1F" w14:textId="6E372416" w:rsidR="009C58F2" w:rsidRDefault="009C58F2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r>
        <w:rPr>
          <w:rFonts w:ascii="Times New Roman" w:hAnsi="Times New Roman" w:cs="Times New Roman"/>
          <w:lang w:val="es-CL"/>
        </w:rPr>
        <w:t xml:space="preserve">El </w:t>
      </w:r>
      <w:del w:id="5" w:author="CLAUDIO DUARTE" w:date="2021-11-10T09:06:00Z">
        <w:r w:rsidDel="00032E42">
          <w:rPr>
            <w:rFonts w:ascii="Times New Roman" w:hAnsi="Times New Roman" w:cs="Times New Roman"/>
            <w:lang w:val="es-CL"/>
          </w:rPr>
          <w:delText>capitulo</w:delText>
        </w:r>
      </w:del>
      <w:ins w:id="6" w:author="CLAUDIO DUARTE" w:date="2021-11-10T09:06:00Z">
        <w:r w:rsidR="00032E42">
          <w:rPr>
            <w:rFonts w:ascii="Times New Roman" w:hAnsi="Times New Roman" w:cs="Times New Roman"/>
            <w:lang w:val="es-CL"/>
          </w:rPr>
          <w:t>capítulo</w:t>
        </w:r>
      </w:ins>
      <w:r>
        <w:rPr>
          <w:rFonts w:ascii="Times New Roman" w:hAnsi="Times New Roman" w:cs="Times New Roman"/>
          <w:lang w:val="es-CL"/>
        </w:rPr>
        <w:t xml:space="preserve"> cierra con una reflexión sobre lo que llama la “paradoja del método”.</w:t>
      </w:r>
    </w:p>
    <w:p w14:paraId="47D54F42" w14:textId="6105DACD" w:rsidR="00057D4C" w:rsidRPr="009C58F2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lang w:val="es-CL"/>
        </w:rPr>
      </w:pPr>
      <w:r w:rsidRPr="00DC2038">
        <w:rPr>
          <w:rFonts w:ascii="Times New Roman" w:hAnsi="Times New Roman" w:cs="Times New Roman"/>
          <w:b/>
          <w:bCs/>
          <w:lang w:val="es-CL"/>
        </w:rPr>
        <w:t>Comentarios</w:t>
      </w:r>
      <w:r w:rsidR="009C58F2">
        <w:rPr>
          <w:rFonts w:ascii="Times New Roman" w:hAnsi="Times New Roman" w:cs="Times New Roman"/>
          <w:b/>
          <w:bCs/>
          <w:lang w:val="es-CL"/>
        </w:rPr>
        <w:t xml:space="preserve"> </w:t>
      </w:r>
      <w:r w:rsidR="003E3A93" w:rsidRPr="00DC2038">
        <w:rPr>
          <w:rFonts w:ascii="Times New Roman" w:hAnsi="Times New Roman" w:cs="Times New Roman"/>
          <w:lang w:val="es-CL"/>
        </w:rPr>
        <w:t>200</w:t>
      </w:r>
    </w:p>
    <w:p w14:paraId="54547B16" w14:textId="5C0F2A93" w:rsidR="009E1C55" w:rsidRDefault="009C58F2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El articulo asume la perspectiva epistemología del método dialectico</w:t>
      </w:r>
      <w:r w:rsidR="006C4032">
        <w:rPr>
          <w:rFonts w:ascii="Times New Roman" w:hAnsi="Times New Roman" w:cs="Times New Roman"/>
          <w:lang w:val="es-ES"/>
        </w:rPr>
        <w:t xml:space="preserve"> al plantear que existe un continuo abstracción-concreción entre los tres métodos que aborda, en ese sentido, esta </w:t>
      </w:r>
      <w:del w:id="7" w:author="CLAUDIO DUARTE" w:date="2021-11-10T09:06:00Z">
        <w:r w:rsidR="006C4032" w:rsidDel="00032E42">
          <w:rPr>
            <w:rFonts w:ascii="Times New Roman" w:hAnsi="Times New Roman" w:cs="Times New Roman"/>
            <w:lang w:val="es-ES"/>
          </w:rPr>
          <w:delText>seria</w:delText>
        </w:r>
      </w:del>
      <w:ins w:id="8" w:author="CLAUDIO DUARTE" w:date="2021-11-10T09:06:00Z">
        <w:r w:rsidR="00032E42">
          <w:rPr>
            <w:rFonts w:ascii="Times New Roman" w:hAnsi="Times New Roman" w:cs="Times New Roman"/>
            <w:lang w:val="es-ES"/>
          </w:rPr>
          <w:t>sería</w:t>
        </w:r>
      </w:ins>
      <w:r w:rsidR="006C4032">
        <w:rPr>
          <w:rFonts w:ascii="Times New Roman" w:hAnsi="Times New Roman" w:cs="Times New Roman"/>
          <w:lang w:val="es-ES"/>
        </w:rPr>
        <w:t xml:space="preserve"> una de las características principales para su diferenciación. El método cuantitativo es el más abstracto puesto que intenta aislar lo </w:t>
      </w:r>
      <w:del w:id="9" w:author="CLAUDIO DUARTE" w:date="2021-11-10T09:06:00Z">
        <w:r w:rsidR="006C4032" w:rsidDel="00032E42">
          <w:rPr>
            <w:rFonts w:ascii="Times New Roman" w:hAnsi="Times New Roman" w:cs="Times New Roman"/>
            <w:lang w:val="es-ES"/>
          </w:rPr>
          <w:delText>mas</w:delText>
        </w:r>
      </w:del>
      <w:ins w:id="10" w:author="CLAUDIO DUARTE" w:date="2021-11-10T09:06:00Z">
        <w:r w:rsidR="00032E42">
          <w:rPr>
            <w:rFonts w:ascii="Times New Roman" w:hAnsi="Times New Roman" w:cs="Times New Roman"/>
            <w:lang w:val="es-ES"/>
          </w:rPr>
          <w:t>más</w:t>
        </w:r>
      </w:ins>
      <w:r w:rsidR="006C4032">
        <w:rPr>
          <w:rFonts w:ascii="Times New Roman" w:hAnsi="Times New Roman" w:cs="Times New Roman"/>
          <w:lang w:val="es-ES"/>
        </w:rPr>
        <w:t xml:space="preserve"> posible lo que </w:t>
      </w:r>
      <w:del w:id="11" w:author="CLAUDIO DUARTE" w:date="2021-11-10T09:06:00Z">
        <w:r w:rsidR="006C4032" w:rsidDel="00032E42">
          <w:rPr>
            <w:rFonts w:ascii="Times New Roman" w:hAnsi="Times New Roman" w:cs="Times New Roman"/>
            <w:lang w:val="es-ES"/>
          </w:rPr>
          <w:delText>esta</w:delText>
        </w:r>
      </w:del>
      <w:ins w:id="12" w:author="CLAUDIO DUARTE" w:date="2021-11-10T09:06:00Z">
        <w:r w:rsidR="00032E42">
          <w:rPr>
            <w:rFonts w:ascii="Times New Roman" w:hAnsi="Times New Roman" w:cs="Times New Roman"/>
            <w:lang w:val="es-ES"/>
          </w:rPr>
          <w:t>está</w:t>
        </w:r>
      </w:ins>
      <w:r w:rsidR="006C4032">
        <w:rPr>
          <w:rFonts w:ascii="Times New Roman" w:hAnsi="Times New Roman" w:cs="Times New Roman"/>
          <w:lang w:val="es-ES"/>
        </w:rPr>
        <w:t xml:space="preserve"> estudiando de su entorno, hasta el punto de poder matematizarlo, el cualitativo avanza hacia la concreción </w:t>
      </w:r>
      <w:r w:rsidR="009E1C55">
        <w:rPr>
          <w:rFonts w:ascii="Times New Roman" w:hAnsi="Times New Roman" w:cs="Times New Roman"/>
          <w:lang w:val="es-ES"/>
        </w:rPr>
        <w:t xml:space="preserve">puesto que considera los factores subjetivos en su </w:t>
      </w:r>
      <w:r w:rsidR="009E1C55">
        <w:rPr>
          <w:rFonts w:ascii="Times New Roman" w:hAnsi="Times New Roman" w:cs="Times New Roman"/>
          <w:lang w:val="es-ES"/>
        </w:rPr>
        <w:lastRenderedPageBreak/>
        <w:t>investigación, pero solo el enfoque dialectico considera al acto mismo de producción de conocimiento como praxis.</w:t>
      </w:r>
    </w:p>
    <w:p w14:paraId="0C18B619" w14:textId="5F1C1B69" w:rsidR="00EC7694" w:rsidRPr="009E1C55" w:rsidRDefault="00057D4C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ES"/>
        </w:rPr>
      </w:pPr>
      <w:r w:rsidRPr="00DC2038">
        <w:rPr>
          <w:rFonts w:ascii="Times New Roman" w:hAnsi="Times New Roman" w:cs="Times New Roman"/>
          <w:b/>
          <w:bCs/>
          <w:lang w:val="es-CL"/>
        </w:rPr>
        <w:t>Citas</w:t>
      </w:r>
    </w:p>
    <w:p w14:paraId="5A3DA879" w14:textId="03746222" w:rsidR="009C58F2" w:rsidRDefault="00032E42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ins w:id="13" w:author="CLAUDIO DUARTE" w:date="2021-11-10T09:06:00Z">
        <w:r>
          <w:rPr>
            <w:rFonts w:ascii="Times New Roman" w:hAnsi="Times New Roman" w:cs="Times New Roman"/>
            <w:lang w:val="es-CL"/>
          </w:rPr>
          <w:t>“</w:t>
        </w:r>
      </w:ins>
      <w:r w:rsidR="00EC7694" w:rsidRPr="00DC2038">
        <w:rPr>
          <w:rFonts w:ascii="Times New Roman" w:hAnsi="Times New Roman" w:cs="Times New Roman"/>
          <w:lang w:val="es-CL"/>
        </w:rPr>
        <w:t>La tensión cuantitativo-cualitativo en especial constituye dos oficios y competencias muy lejanas. Entre el pensamiento estadístico –para estudiar distribuciones de variables– y el pensamiento discursivo –para estudiar estructuras de significación– se separan las aguas de los números y las palabras, arrastrando diferencias previas incluso a la específica cuestión metodológica de investigación. Respecto a la tercera, en cambio, la situación es distinta, pues establece con ambos enfoques una diferencia de nivel epistemológico, situándose como una perspectiva y un plan de observaciones que subvierte el ordenamiento básico que, todavía, mantiene la perspectiva cualitativa y que la cuantitativa siempre ha mostrado como su principal fortaleza</w:t>
      </w:r>
      <w:ins w:id="14" w:author="CLAUDIO DUARTE" w:date="2021-11-10T09:06:00Z">
        <w:r>
          <w:rPr>
            <w:rFonts w:ascii="Times New Roman" w:hAnsi="Times New Roman" w:cs="Times New Roman"/>
            <w:lang w:val="es-CL"/>
          </w:rPr>
          <w:t>”</w:t>
        </w:r>
      </w:ins>
      <w:r w:rsidR="00EC7694" w:rsidRPr="00DC2038">
        <w:rPr>
          <w:rFonts w:ascii="Times New Roman" w:hAnsi="Times New Roman" w:cs="Times New Roman"/>
          <w:lang w:val="es-CL"/>
        </w:rPr>
        <w:t>.</w:t>
      </w:r>
      <w:r w:rsidR="009C58F2">
        <w:rPr>
          <w:rFonts w:ascii="Times New Roman" w:hAnsi="Times New Roman" w:cs="Times New Roman"/>
          <w:lang w:val="es-CL"/>
        </w:rPr>
        <w:t xml:space="preserve"> (p. 3)</w:t>
      </w:r>
    </w:p>
    <w:p w14:paraId="7539BB16" w14:textId="2851DF03" w:rsidR="002B4D8A" w:rsidRPr="00DC2038" w:rsidRDefault="00032E42" w:rsidP="00DC2038">
      <w:pPr>
        <w:spacing w:before="240" w:after="0" w:line="276" w:lineRule="auto"/>
        <w:jc w:val="both"/>
        <w:rPr>
          <w:rFonts w:ascii="Times New Roman" w:hAnsi="Times New Roman" w:cs="Times New Roman"/>
          <w:lang w:val="es-CL"/>
        </w:rPr>
      </w:pPr>
      <w:ins w:id="15" w:author="CLAUDIO DUARTE" w:date="2021-11-10T09:06:00Z">
        <w:r>
          <w:rPr>
            <w:rFonts w:ascii="Times New Roman" w:hAnsi="Times New Roman" w:cs="Times New Roman"/>
            <w:lang w:val="es-CL"/>
          </w:rPr>
          <w:t>“</w:t>
        </w:r>
      </w:ins>
      <w:r w:rsidR="009C58F2" w:rsidRPr="00DC2038">
        <w:rPr>
          <w:rFonts w:ascii="Times New Roman" w:hAnsi="Times New Roman" w:cs="Times New Roman"/>
          <w:lang w:val="es-CL"/>
        </w:rPr>
        <w:t>En su forma más inmediata, el enfoque reflexivo o dialéctico apunta a la modalidad compleja de lo social, entendido ahora no como la mediación por el intérprete “intersubjetivo” –y sus discursos–, sino por el intérprete “actor” –y sus intereses y programas de actuación–</w:t>
      </w:r>
      <w:ins w:id="16" w:author="CLAUDIO DUARTE" w:date="2021-11-10T09:06:00Z">
        <w:r>
          <w:rPr>
            <w:rFonts w:ascii="Times New Roman" w:hAnsi="Times New Roman" w:cs="Times New Roman"/>
            <w:lang w:val="es-CL"/>
          </w:rPr>
          <w:t>“</w:t>
        </w:r>
      </w:ins>
      <w:r w:rsidR="009C58F2" w:rsidRPr="00DC2038">
        <w:rPr>
          <w:rFonts w:ascii="Times New Roman" w:hAnsi="Times New Roman" w:cs="Times New Roman"/>
          <w:lang w:val="es-CL"/>
        </w:rPr>
        <w:t>.</w:t>
      </w:r>
      <w:r w:rsidR="009C58F2">
        <w:rPr>
          <w:rFonts w:ascii="Times New Roman" w:hAnsi="Times New Roman" w:cs="Times New Roman"/>
          <w:lang w:val="es-CL"/>
        </w:rPr>
        <w:t xml:space="preserve"> (p. 26)</w:t>
      </w:r>
      <w:r w:rsidR="002B4D8A" w:rsidRPr="00DC2038">
        <w:rPr>
          <w:rFonts w:ascii="Times New Roman" w:hAnsi="Times New Roman" w:cs="Times New Roman"/>
          <w:lang w:val="es-CL"/>
        </w:rPr>
        <w:t xml:space="preserve"> </w:t>
      </w:r>
    </w:p>
    <w:sectPr w:rsidR="002B4D8A" w:rsidRPr="00DC2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09:00:00Z" w:initials="CD">
    <w:p w14:paraId="7BC2B71C" w14:textId="532848EB" w:rsidR="006C05E5" w:rsidRDefault="006C05E5">
      <w:pPr>
        <w:pStyle w:val="Textocomentario"/>
      </w:pPr>
      <w:r>
        <w:rPr>
          <w:rStyle w:val="Refdecomentario"/>
        </w:rPr>
        <w:annotationRef/>
      </w:r>
      <w:proofErr w:type="spellStart"/>
      <w:r w:rsidR="00032E42">
        <w:t>B</w:t>
      </w:r>
      <w:r>
        <w:t>uen</w:t>
      </w:r>
      <w:proofErr w:type="spellEnd"/>
      <w:r>
        <w:t xml:space="preserve"> </w:t>
      </w:r>
      <w:proofErr w:type="spellStart"/>
      <w:r>
        <w:t>trabajo</w:t>
      </w:r>
      <w:proofErr w:type="spellEnd"/>
      <w:r>
        <w:t xml:space="preserve">. </w:t>
      </w:r>
      <w:proofErr w:type="spellStart"/>
      <w:r w:rsidR="00032E42">
        <w:t>Revisar</w:t>
      </w:r>
      <w:proofErr w:type="spellEnd"/>
      <w:r w:rsidR="00032E42">
        <w:t xml:space="preserve"> </w:t>
      </w:r>
      <w:proofErr w:type="spellStart"/>
      <w:r w:rsidR="00032E42">
        <w:t>escritura</w:t>
      </w:r>
      <w:proofErr w:type="spellEnd"/>
      <w:r w:rsidR="00032E42">
        <w:t xml:space="preserve">. </w:t>
      </w:r>
      <w:proofErr w:type="spellStart"/>
      <w:r>
        <w:t>Nota</w:t>
      </w:r>
      <w:proofErr w:type="spellEnd"/>
      <w:r>
        <w:t xml:space="preserve">: </w:t>
      </w:r>
      <w:r w:rsidR="00032E42">
        <w:t>6.9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BC2B71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089F" w16cex:dateUtc="2021-11-10T12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C2B71C" w16cid:durableId="2536089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D0B"/>
    <w:rsid w:val="00032E42"/>
    <w:rsid w:val="00057D4C"/>
    <w:rsid w:val="000A548A"/>
    <w:rsid w:val="000B6CB9"/>
    <w:rsid w:val="0015461A"/>
    <w:rsid w:val="002B4D8A"/>
    <w:rsid w:val="002C53EF"/>
    <w:rsid w:val="003B5CCA"/>
    <w:rsid w:val="003E3A93"/>
    <w:rsid w:val="00681DE4"/>
    <w:rsid w:val="006A3F72"/>
    <w:rsid w:val="006C05E5"/>
    <w:rsid w:val="006C4032"/>
    <w:rsid w:val="007F31FD"/>
    <w:rsid w:val="009C58F2"/>
    <w:rsid w:val="009E1C55"/>
    <w:rsid w:val="00D178F2"/>
    <w:rsid w:val="00D630E6"/>
    <w:rsid w:val="00DC2038"/>
    <w:rsid w:val="00E061E2"/>
    <w:rsid w:val="00E34D0B"/>
    <w:rsid w:val="00EC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79C2B"/>
  <w15:chartTrackingRefBased/>
  <w15:docId w15:val="{CC93A7AB-831A-4658-AC39-5C0DEFFCA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057D4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57D4C"/>
    <w:rPr>
      <w:rFonts w:ascii="Calibri" w:eastAsia="Calibri" w:hAnsi="Calibri" w:cs="Calibri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05E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05E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05E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05E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05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ACCE1-A1D6-483E-9D17-CA99EB892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520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Rios Lobos (luis.rios.l)</dc:creator>
  <cp:keywords/>
  <dc:description/>
  <cp:lastModifiedBy>CLAUDIO DUARTE</cp:lastModifiedBy>
  <cp:revision>3</cp:revision>
  <dcterms:created xsi:type="dcterms:W3CDTF">2021-11-10T12:00:00Z</dcterms:created>
  <dcterms:modified xsi:type="dcterms:W3CDTF">2021-11-10T12:07:00Z</dcterms:modified>
</cp:coreProperties>
</file>